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7"/>
        <w:gridCol w:w="1283"/>
        <w:gridCol w:w="1147"/>
        <w:gridCol w:w="6413"/>
      </w:tblGrid>
      <w:tr w:rsidR="00E33F10" w:rsidRPr="00FB509B" w14:paraId="666E509D" w14:textId="77777777" w:rsidTr="00206C35">
        <w:trPr>
          <w:trHeight w:val="773"/>
        </w:trPr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180EF0" w14:textId="77777777" w:rsidR="00E33F10" w:rsidRDefault="00E33F10" w:rsidP="00206C35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01D8F2" w14:textId="77777777" w:rsidR="00E33F10" w:rsidRDefault="00E33F10" w:rsidP="00E33F10">
            <w:pPr>
              <w:pStyle w:val="Header"/>
              <w:spacing w:before="120" w:after="120"/>
              <w:jc w:val="center"/>
            </w:pPr>
            <w:hyperlink r:id="rId11" w:history="1">
              <w:r w:rsidRPr="005A284A">
                <w:rPr>
                  <w:rStyle w:val="Hyperlink"/>
                </w:rPr>
                <w:t>132</w:t>
              </w:r>
            </w:hyperlink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14:paraId="1AEC6188" w14:textId="77777777" w:rsidR="00E33F10" w:rsidRPr="00E33F10" w:rsidRDefault="00E33F10" w:rsidP="00206C35">
            <w:pPr>
              <w:pStyle w:val="NormalArial"/>
              <w:spacing w:before="120" w:after="120"/>
              <w:rPr>
                <w:b/>
                <w:bCs/>
              </w:rPr>
            </w:pPr>
            <w:r w:rsidRPr="00E33F10">
              <w:rPr>
                <w:b/>
                <w:bCs/>
              </w:rPr>
              <w:t>PGRR Title</w:t>
            </w:r>
          </w:p>
        </w:tc>
        <w:tc>
          <w:tcPr>
            <w:tcW w:w="6413" w:type="dxa"/>
            <w:tcBorders>
              <w:top w:val="single" w:sz="4" w:space="0" w:color="auto"/>
            </w:tcBorders>
            <w:vAlign w:val="center"/>
          </w:tcPr>
          <w:p w14:paraId="796658EC" w14:textId="77777777" w:rsidR="00E33F10" w:rsidRPr="00E33F10" w:rsidRDefault="00E33F10" w:rsidP="00206C35">
            <w:pPr>
              <w:pStyle w:val="NormalArial"/>
              <w:spacing w:before="120" w:after="120"/>
              <w:rPr>
                <w:b/>
                <w:bCs/>
              </w:rPr>
            </w:pPr>
            <w:r w:rsidRPr="00E33F10">
              <w:rPr>
                <w:b/>
                <w:bCs/>
              </w:rPr>
              <w:t>Update to Standard Generation Interconnection Agreement (SGIA) Requirement</w:t>
            </w:r>
          </w:p>
        </w:tc>
      </w:tr>
      <w:tr w:rsidR="00E33F10" w:rsidRPr="00FB509B" w14:paraId="341E2AE4" w14:textId="77777777" w:rsidTr="00206C35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17930B" w14:textId="3DB9F8D7" w:rsidR="00E33F10" w:rsidRDefault="00E33F10" w:rsidP="00206C35">
            <w:pPr>
              <w:pStyle w:val="Header"/>
              <w:spacing w:before="120" w:after="120"/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070D812" w14:textId="3C514A87" w:rsidR="00E33F10" w:rsidRPr="00FB509B" w:rsidRDefault="00E33F10" w:rsidP="00206C35">
            <w:pPr>
              <w:pStyle w:val="NormalArial"/>
              <w:spacing w:before="120" w:after="120"/>
            </w:pPr>
            <w:r>
              <w:t>November 6, 2025</w:t>
            </w:r>
          </w:p>
        </w:tc>
      </w:tr>
      <w:tr w:rsidR="00E33F10" w:rsidRPr="00FB509B" w14:paraId="59ACEADC" w14:textId="77777777" w:rsidTr="00206C35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6349F" w14:textId="702BE021" w:rsidR="00E33F10" w:rsidRDefault="00E33F10" w:rsidP="00206C35">
            <w:pPr>
              <w:pStyle w:val="Header"/>
              <w:spacing w:before="120" w:after="120"/>
            </w:pPr>
            <w: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32DA8AF" w14:textId="289A1529" w:rsidR="00E33F10" w:rsidRPr="00FB509B" w:rsidRDefault="00753D75" w:rsidP="00206C35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E33F10" w:rsidRPr="00FB509B" w14:paraId="51A37ED2" w14:textId="77777777" w:rsidTr="00206C35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6E0F89" w14:textId="0D2CDC39" w:rsidR="00E33F10" w:rsidRDefault="00E33F10" w:rsidP="00206C35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356BD28" w14:textId="0B097E90" w:rsidR="00E33F10" w:rsidRPr="00FB509B" w:rsidRDefault="00E33F10" w:rsidP="00206C35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E33F10" w:rsidRPr="00FB509B" w14:paraId="20625FE8" w14:textId="77777777" w:rsidTr="00206C35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0FED6E" w14:textId="7296A937" w:rsidR="00E33F10" w:rsidRDefault="00E33F10" w:rsidP="00206C35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71449DC" w14:textId="76CB1BE3" w:rsidR="00E33F10" w:rsidRPr="00FB509B" w:rsidRDefault="00E33F10" w:rsidP="00206C35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E33F10" w:rsidRPr="00FB509B" w14:paraId="3401F65F" w14:textId="77777777" w:rsidTr="00206C35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884E2" w14:textId="5247AB6C" w:rsidR="00E33F10" w:rsidRDefault="00E33F10" w:rsidP="00206C35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51EA738" w14:textId="2E6B7A87" w:rsidR="00E33F10" w:rsidRPr="00FB509B" w:rsidRDefault="00E33F10" w:rsidP="00206C35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E33F10" w:rsidRPr="00FB509B" w14:paraId="0F0BC1E9" w14:textId="77777777" w:rsidTr="00206C35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75A4D4" w14:textId="77777777" w:rsidR="00E33F10" w:rsidRDefault="00E33F10" w:rsidP="00206C35">
            <w:pPr>
              <w:pStyle w:val="Header"/>
              <w:spacing w:before="120" w:after="120"/>
            </w:pPr>
            <w:r>
              <w:t xml:space="preserve">Planning Guide Sections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7414BF5" w14:textId="77777777" w:rsidR="00E33F10" w:rsidRPr="00FB509B" w:rsidRDefault="00E33F10" w:rsidP="00206C35">
            <w:pPr>
              <w:pStyle w:val="NormalArial"/>
              <w:spacing w:before="120" w:after="120"/>
            </w:pPr>
            <w:r>
              <w:t xml:space="preserve">5.2.8.1, </w:t>
            </w:r>
            <w:r w:rsidRPr="00E45F8A">
              <w:t>Standard Generation Interconnection Agreement for Transmission-Connected Generators</w:t>
            </w:r>
          </w:p>
        </w:tc>
      </w:tr>
      <w:tr w:rsidR="00E33F10" w:rsidRPr="00FB509B" w14:paraId="655EC51A" w14:textId="77777777" w:rsidTr="00206C35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1ABB32" w14:textId="77777777" w:rsidR="00E33F10" w:rsidRDefault="00E33F10" w:rsidP="00206C35">
            <w:pPr>
              <w:pStyle w:val="Header"/>
              <w:spacing w:before="120" w:after="120"/>
            </w:pPr>
            <w:r>
              <w:t>Related Documents Requiring Revision/Related Revision Requests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98C45CF" w14:textId="77777777" w:rsidR="00E33F10" w:rsidRPr="00FB509B" w:rsidRDefault="00E33F10" w:rsidP="00206C35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E33F10" w:rsidRPr="00FF0767" w14:paraId="6AFE379C" w14:textId="77777777" w:rsidTr="00206C35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BC6B68" w14:textId="77777777" w:rsidR="00E33F10" w:rsidRDefault="00E33F10" w:rsidP="00206C35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A71635F" w14:textId="74EA612E" w:rsidR="00E33F10" w:rsidRPr="00FF0767" w:rsidRDefault="00E33F10" w:rsidP="00206C35">
            <w:pPr>
              <w:pStyle w:val="NormalArial"/>
              <w:spacing w:before="120" w:after="120"/>
            </w:pPr>
            <w:r>
              <w:t xml:space="preserve">This Planning Guide Revision Request (PGRR) clarifies new Resources must interconnect to the ERCOT System via a new </w:t>
            </w:r>
            <w:r w:rsidR="004F7506">
              <w:t>Standard Generation Interconnection Agreement (</w:t>
            </w:r>
            <w:r>
              <w:t>SGIA</w:t>
            </w:r>
            <w:r w:rsidR="004F7506">
              <w:t>)</w:t>
            </w:r>
            <w:r>
              <w:t>.</w:t>
            </w:r>
          </w:p>
        </w:tc>
      </w:tr>
      <w:tr w:rsidR="00E33F10" w:rsidRPr="001313B4" w14:paraId="45984CB1" w14:textId="77777777" w:rsidTr="00206C3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A83E81" w14:textId="77777777" w:rsidR="00E33F10" w:rsidRDefault="00E33F10" w:rsidP="00206C35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1272A4D2" w14:textId="77777777" w:rsidR="00E33F10" w:rsidRDefault="00E33F10" w:rsidP="00206C3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1AE46FB7" wp14:editId="489E83BD">
                  <wp:extent cx="198120" cy="189865"/>
                  <wp:effectExtent l="0" t="0" r="0" b="635"/>
                  <wp:docPr id="89567796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329CA7B" w14:textId="77777777" w:rsidR="00E33F10" w:rsidRPr="00BD53C5" w:rsidRDefault="00E33F10" w:rsidP="00206C3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0430D5B6" wp14:editId="608357BE">
                  <wp:extent cx="198120" cy="189865"/>
                  <wp:effectExtent l="0" t="0" r="0" b="635"/>
                  <wp:docPr id="101953028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0549A163" w14:textId="77777777" w:rsidR="00E33F10" w:rsidRPr="00BD53C5" w:rsidRDefault="00E33F10" w:rsidP="00206C35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9CA0FCF" wp14:editId="47CD2E5F">
                  <wp:extent cx="198120" cy="189865"/>
                  <wp:effectExtent l="0" t="0" r="0" b="635"/>
                  <wp:docPr id="193810005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Pr="00BD53C5">
              <w:rPr>
                <w:rFonts w:cs="Arial"/>
                <w:color w:val="000000"/>
              </w:rPr>
              <w:t>employer</w:t>
            </w:r>
            <w:proofErr w:type="gramEnd"/>
            <w:r w:rsidRPr="00BD53C5">
              <w:rPr>
                <w:rFonts w:cs="Arial"/>
                <w:color w:val="000000"/>
              </w:rPr>
              <w:t xml:space="preserve">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74C0F820" w14:textId="77777777" w:rsidR="00E33F10" w:rsidRDefault="00E33F10" w:rsidP="00206C35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2578D8DE" wp14:editId="282474C6">
                  <wp:extent cx="198120" cy="189865"/>
                  <wp:effectExtent l="0" t="0" r="0" b="635"/>
                  <wp:docPr id="79060040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29FBE76D" w14:textId="77777777" w:rsidR="00E33F10" w:rsidRDefault="00E33F10" w:rsidP="00206C35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19A08548" wp14:editId="3E25DB38">
                  <wp:extent cx="198120" cy="189865"/>
                  <wp:effectExtent l="0" t="0" r="0" b="635"/>
                  <wp:docPr id="116230313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FEA078E" w14:textId="77777777" w:rsidR="00E33F10" w:rsidRPr="00CD242D" w:rsidRDefault="00E33F10" w:rsidP="00206C35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D57D8CC" wp14:editId="3E24E1B3">
                  <wp:extent cx="198120" cy="189865"/>
                  <wp:effectExtent l="0" t="0" r="0" b="635"/>
                  <wp:docPr id="4273628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1030ACF4" w14:textId="77777777" w:rsidR="00E33F10" w:rsidRDefault="00E33F10" w:rsidP="00206C35">
            <w:pPr>
              <w:pStyle w:val="NormalArial"/>
              <w:rPr>
                <w:i/>
                <w:sz w:val="20"/>
                <w:szCs w:val="20"/>
              </w:rPr>
            </w:pPr>
          </w:p>
          <w:p w14:paraId="3667C25D" w14:textId="77777777" w:rsidR="00E33F10" w:rsidRPr="001313B4" w:rsidRDefault="00E33F10" w:rsidP="00206C35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E33F10" w:rsidRPr="00625E5D" w14:paraId="72ED7668" w14:textId="77777777" w:rsidTr="00237F7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C2F325" w14:textId="77777777" w:rsidR="00E33F10" w:rsidRDefault="00E33F10" w:rsidP="00E33F10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17F6D246" w14:textId="77777777" w:rsidR="00E33F10" w:rsidRPr="00625E5D" w:rsidRDefault="00E33F10" w:rsidP="00206C3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Over time, the Protocols, Operating Guides, and Other Binding Documents have been revised to make certain reliability requirements applicable only to Resources with an SGIA executed after a specific date (</w:t>
            </w:r>
            <w:r w:rsidRPr="00453808">
              <w:rPr>
                <w:i/>
                <w:iCs/>
              </w:rPr>
              <w:t>e.g</w:t>
            </w:r>
            <w:r>
              <w:t xml:space="preserve">., Nodal Operating Guide paragraph (7) of Section 2.6.2.1, </w:t>
            </w:r>
            <w:r w:rsidRPr="00696AFA">
              <w:t>Frequency Ride-Through Requirements for Transmission-Connected Inverter</w:t>
            </w:r>
            <w:r>
              <w:t>-</w:t>
            </w:r>
            <w:r w:rsidRPr="00696AFA">
              <w:t>Based Resources (IBRs), Type 1 Wind-powered Generation Resources (WGRs) and Type 2 WGRs</w:t>
            </w:r>
            <w:r>
              <w:t xml:space="preserve">; paragraph (8) of Section 2.9.1, </w:t>
            </w:r>
            <w:r w:rsidRPr="00AB35EF">
              <w:t>Voltage Ride-Through Requirements for Transmission-Connected Inverter-Based Resources (IBRs), Type 1 Wind-powered Generation Resources (WGRs), Type 2 WGRs and Type 3 WGRs</w:t>
            </w:r>
            <w:bookmarkStart w:id="0" w:name="_Hlk209532550"/>
            <w:r>
              <w:t>).  Due to the practice of amending SGIAs for new Resources instead of signing new SGIAs for those Resources, the possibility exists for new Resources – that should have to comply with revised reliability requirements – to avoid the new requirements.</w:t>
            </w:r>
            <w:bookmarkEnd w:id="0"/>
            <w:r>
              <w:t xml:space="preserve">  With the large number of new Resources in the interconnection queue, requiring a new SGIA for a new Resource will enhance ERCOT System reliability by ensuring those new Resources meet the updated requirements.  </w:t>
            </w:r>
          </w:p>
        </w:tc>
      </w:tr>
      <w:tr w:rsidR="00E33F10" w:rsidRPr="00625E5D" w14:paraId="2F9CCDD0" w14:textId="77777777" w:rsidTr="00237F7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F9C6FDD" w14:textId="28841D97" w:rsidR="00E33F10" w:rsidRDefault="00F7655E" w:rsidP="00E33F10">
            <w:pPr>
              <w:pStyle w:val="Header"/>
              <w:spacing w:before="120" w:after="120"/>
            </w:pPr>
            <w:r>
              <w:t>ROS Decision</w:t>
            </w:r>
          </w:p>
        </w:tc>
        <w:tc>
          <w:tcPr>
            <w:tcW w:w="7560" w:type="dxa"/>
            <w:gridSpan w:val="2"/>
            <w:vAlign w:val="center"/>
          </w:tcPr>
          <w:p w14:paraId="0F7C5385" w14:textId="1F9EFCF4" w:rsidR="00E33F10" w:rsidRDefault="00932BC9" w:rsidP="00206C35">
            <w:pPr>
              <w:pStyle w:val="NormalArial"/>
              <w:spacing w:before="120" w:after="120"/>
            </w:pPr>
            <w:r>
              <w:t>On 11/6/2</w:t>
            </w:r>
            <w:r w:rsidR="00A31FC8">
              <w:t>5</w:t>
            </w:r>
            <w:r>
              <w:t>, ROS voted unanimously to table PGRR132 and refer the issue to the Planning Working Group (PLWG). All Market Segments participated in the vote.</w:t>
            </w:r>
          </w:p>
        </w:tc>
      </w:tr>
      <w:tr w:rsidR="00F7655E" w:rsidRPr="00625E5D" w14:paraId="08C326B7" w14:textId="77777777" w:rsidTr="00E33F1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F0F164" w14:textId="595CC41C" w:rsidR="00F7655E" w:rsidRDefault="00F7655E" w:rsidP="00E33F10">
            <w:pPr>
              <w:pStyle w:val="Header"/>
              <w:spacing w:before="120" w:after="120"/>
            </w:pPr>
            <w:r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5696E8F" w14:textId="42083C86" w:rsidR="00F7655E" w:rsidRDefault="00932BC9" w:rsidP="00206C35">
            <w:pPr>
              <w:pStyle w:val="NormalArial"/>
              <w:spacing w:before="120" w:after="120"/>
            </w:pPr>
            <w:r>
              <w:t>On 116/25, ERCOT Staff provided an overview of PGR132 and the request for Urgency. The commenters provided an overview of their comments. Participants requested additional review by PLWG.</w:t>
            </w:r>
          </w:p>
        </w:tc>
      </w:tr>
    </w:tbl>
    <w:p w14:paraId="69C432FA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F7655E" w:rsidRPr="001D0AB6" w14:paraId="6713AB76" w14:textId="77777777" w:rsidTr="00206C3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200B283F" w14:textId="77777777" w:rsidR="00F7655E" w:rsidRPr="001D0AB6" w:rsidRDefault="00F7655E" w:rsidP="00206C35">
            <w:pPr>
              <w:ind w:hanging="2"/>
              <w:jc w:val="center"/>
              <w:rPr>
                <w:rFonts w:ascii="Arial" w:hAnsi="Arial"/>
                <w:b/>
              </w:rPr>
            </w:pPr>
            <w:r w:rsidRPr="001D0AB6">
              <w:rPr>
                <w:rFonts w:ascii="Arial" w:hAnsi="Arial"/>
                <w:b/>
              </w:rPr>
              <w:t>Opinions</w:t>
            </w:r>
          </w:p>
        </w:tc>
      </w:tr>
      <w:tr w:rsidR="00F7655E" w:rsidRPr="001D0AB6" w14:paraId="7D4B7F0E" w14:textId="77777777" w:rsidTr="00206C3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8A5BF01" w14:textId="77777777" w:rsidR="00F7655E" w:rsidRPr="001D0AB6" w:rsidRDefault="00F7655E" w:rsidP="00206C35">
            <w:pPr>
              <w:tabs>
                <w:tab w:val="center" w:pos="4320"/>
                <w:tab w:val="right" w:pos="8640"/>
              </w:tabs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099D9436" w14:textId="77777777" w:rsidR="00F7655E" w:rsidRPr="001D0AB6" w:rsidRDefault="00F7655E" w:rsidP="00206C35">
            <w:pPr>
              <w:spacing w:before="120" w:after="120"/>
              <w:ind w:hanging="2"/>
              <w:rPr>
                <w:rFonts w:ascii="Arial" w:hAnsi="Arial"/>
              </w:rPr>
            </w:pPr>
            <w:r>
              <w:rPr>
                <w:rFonts w:ascii="Arial" w:hAnsi="Arial"/>
              </w:rPr>
              <w:t>Not applicable</w:t>
            </w:r>
          </w:p>
        </w:tc>
      </w:tr>
      <w:tr w:rsidR="00F7655E" w:rsidRPr="001D0AB6" w14:paraId="1F6EBBAE" w14:textId="77777777" w:rsidTr="00206C3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4563911" w14:textId="77777777" w:rsidR="00F7655E" w:rsidRPr="001D0AB6" w:rsidRDefault="00F7655E" w:rsidP="00206C3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0AD81A1F" w14:textId="77777777" w:rsidR="00F7655E" w:rsidRPr="001D0AB6" w:rsidRDefault="00F7655E" w:rsidP="00206C3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</w:rPr>
              <w:t>To be determined</w:t>
            </w:r>
          </w:p>
        </w:tc>
      </w:tr>
      <w:tr w:rsidR="00F7655E" w:rsidRPr="001D0AB6" w14:paraId="6096E089" w14:textId="77777777" w:rsidTr="00206C3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22C053" w14:textId="77777777" w:rsidR="00F7655E" w:rsidRPr="001D0AB6" w:rsidRDefault="00F7655E" w:rsidP="00206C35">
            <w:pPr>
              <w:tabs>
                <w:tab w:val="center" w:pos="4320"/>
                <w:tab w:val="right" w:pos="8640"/>
              </w:tabs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2E39203F" w14:textId="77777777" w:rsidR="00F7655E" w:rsidRPr="001D0AB6" w:rsidRDefault="00F7655E" w:rsidP="00206C3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</w:rPr>
              <w:t>To be determined</w:t>
            </w:r>
          </w:p>
        </w:tc>
      </w:tr>
      <w:tr w:rsidR="00F7655E" w:rsidRPr="001D0AB6" w14:paraId="0F4485A9" w14:textId="77777777" w:rsidTr="00206C3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730C4D5" w14:textId="77777777" w:rsidR="00F7655E" w:rsidRPr="001D0AB6" w:rsidRDefault="00F7655E" w:rsidP="00206C3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44FBE9C8" w14:textId="77777777" w:rsidR="00F7655E" w:rsidRPr="001D0AB6" w:rsidRDefault="00F7655E" w:rsidP="00206C3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1D0AB6">
              <w:rPr>
                <w:rFonts w:ascii="Arial" w:hAnsi="Arial"/>
              </w:rPr>
              <w:t>To be determined</w:t>
            </w:r>
          </w:p>
        </w:tc>
      </w:tr>
    </w:tbl>
    <w:p w14:paraId="06AFB2DB" w14:textId="77777777" w:rsidR="00F7655E" w:rsidRPr="0030232A" w:rsidRDefault="00F7655E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7447"/>
      </w:tblGrid>
      <w:tr w:rsidR="00505BBE" w14:paraId="7300F5B8" w14:textId="77777777" w:rsidTr="007E5C7A">
        <w:trPr>
          <w:cantSplit/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0AA18F3E" w14:textId="25930AFB" w:rsidR="00505BBE" w:rsidRPr="00505BBE" w:rsidDel="00A2242B" w:rsidRDefault="00505BBE" w:rsidP="00505BBE">
            <w:pPr>
              <w:pStyle w:val="NormalArial"/>
              <w:jc w:val="center"/>
              <w:rPr>
                <w:b/>
                <w:bCs/>
              </w:rPr>
            </w:pPr>
            <w:r w:rsidRPr="00505BBE">
              <w:rPr>
                <w:b/>
                <w:bCs/>
              </w:rPr>
              <w:t>Sponsor</w:t>
            </w:r>
          </w:p>
        </w:tc>
      </w:tr>
      <w:tr w:rsidR="00D61F38" w14:paraId="469623E4" w14:textId="77777777" w:rsidTr="00E45F8A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5453A048" w14:textId="5ABC5A8C" w:rsidR="00342163" w:rsidRPr="00505BBE" w:rsidRDefault="00D61F38" w:rsidP="00505BB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447" w:type="dxa"/>
          </w:tcPr>
          <w:p w14:paraId="2738BC22" w14:textId="5CFB79F4" w:rsidR="00EC122E" w:rsidRDefault="00A2242B" w:rsidP="004F489C">
            <w:pPr>
              <w:pStyle w:val="NormalArial"/>
              <w:spacing w:before="120" w:after="120"/>
            </w:pPr>
            <w:r>
              <w:t>Jenifer Fernandes</w:t>
            </w:r>
            <w:r w:rsidR="00F13865">
              <w:t>; A</w:t>
            </w:r>
            <w:r w:rsidR="00675350">
              <w:t>ndrew Gallo</w:t>
            </w:r>
          </w:p>
        </w:tc>
      </w:tr>
      <w:tr w:rsidR="00D61F38" w:rsidRPr="00A2242B" w14:paraId="2073C363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08EBBCDF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E-mail Address</w:t>
            </w:r>
          </w:p>
        </w:tc>
        <w:tc>
          <w:tcPr>
            <w:tcW w:w="7447" w:type="dxa"/>
            <w:vAlign w:val="center"/>
          </w:tcPr>
          <w:p w14:paraId="56B95EB9" w14:textId="0F366B38" w:rsidR="00EC122E" w:rsidRPr="00A2242B" w:rsidRDefault="00A2242B" w:rsidP="009A7D32">
            <w:pPr>
              <w:pStyle w:val="NormalArial"/>
            </w:pPr>
            <w:hyperlink r:id="rId17" w:history="1">
              <w:r w:rsidRPr="00A2242B">
                <w:rPr>
                  <w:rStyle w:val="Hyperlink"/>
                </w:rPr>
                <w:t>Jenifer</w:t>
              </w:r>
              <w:r w:rsidRPr="00F96980">
                <w:rPr>
                  <w:rStyle w:val="Hyperlink"/>
                </w:rPr>
                <w:t>.</w:t>
              </w:r>
              <w:r w:rsidRPr="00BB20DF">
                <w:rPr>
                  <w:rStyle w:val="Hyperlink"/>
                </w:rPr>
                <w:t>Fernandes@ercot.com</w:t>
              </w:r>
            </w:hyperlink>
            <w:r w:rsidR="00675350">
              <w:t>;</w:t>
            </w:r>
            <w:r w:rsidR="00F96980">
              <w:t xml:space="preserve"> </w:t>
            </w:r>
            <w:hyperlink r:id="rId18" w:history="1">
              <w:r w:rsidR="00F96980" w:rsidRPr="00872E4C">
                <w:rPr>
                  <w:rStyle w:val="Hyperlink"/>
                </w:rPr>
                <w:t>Andrew.Gallo@ercot.com</w:t>
              </w:r>
            </w:hyperlink>
            <w:r w:rsidR="00F96980">
              <w:t xml:space="preserve"> </w:t>
            </w:r>
          </w:p>
        </w:tc>
      </w:tr>
      <w:tr w:rsidR="00D61F38" w14:paraId="3D0874D1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141B81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447" w:type="dxa"/>
            <w:vAlign w:val="center"/>
          </w:tcPr>
          <w:p w14:paraId="7E37C834" w14:textId="6F9E41A3" w:rsidR="00D61F38" w:rsidRDefault="00EC122E" w:rsidP="009A7D32">
            <w:pPr>
              <w:pStyle w:val="NormalArial"/>
            </w:pPr>
            <w:r>
              <w:t>ERCOT</w:t>
            </w:r>
          </w:p>
        </w:tc>
      </w:tr>
      <w:tr w:rsidR="00D61F38" w14:paraId="4672438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764E92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3DB0E5F2" w14:textId="7E23992E" w:rsidR="00163185" w:rsidRDefault="00636807" w:rsidP="009A7D32">
            <w:pPr>
              <w:pStyle w:val="NormalArial"/>
            </w:pPr>
            <w:r>
              <w:t>512-</w:t>
            </w:r>
            <w:r w:rsidR="00163185">
              <w:t>248-4560</w:t>
            </w:r>
            <w:r w:rsidR="00675350">
              <w:t xml:space="preserve">; </w:t>
            </w:r>
            <w:r w:rsidR="00163185">
              <w:t>512-225-7010</w:t>
            </w:r>
          </w:p>
        </w:tc>
      </w:tr>
      <w:tr w:rsidR="00D61F38" w14:paraId="0A4B8EF5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2894E7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447" w:type="dxa"/>
            <w:vAlign w:val="center"/>
          </w:tcPr>
          <w:p w14:paraId="7375D3CF" w14:textId="4EE707DB" w:rsidR="00802B4E" w:rsidRDefault="00802B4E" w:rsidP="009A7D32">
            <w:pPr>
              <w:pStyle w:val="NormalArial"/>
            </w:pPr>
            <w:r>
              <w:t>832-302-4053</w:t>
            </w:r>
            <w:r w:rsidR="00675350">
              <w:t xml:space="preserve">; </w:t>
            </w:r>
            <w:r>
              <w:t>512-689-7270</w:t>
            </w:r>
          </w:p>
        </w:tc>
      </w:tr>
      <w:tr w:rsidR="00D61F38" w14:paraId="61A2C5B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81011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234D2575" w14:textId="28169837" w:rsidR="00D61F38" w:rsidRDefault="00802B4E" w:rsidP="009A7D32">
            <w:pPr>
              <w:pStyle w:val="NormalArial"/>
            </w:pPr>
            <w:r>
              <w:t>N/A</w:t>
            </w:r>
          </w:p>
        </w:tc>
      </w:tr>
    </w:tbl>
    <w:p w14:paraId="6752C65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89B48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D906C65" w14:textId="542196CA" w:rsidR="00220899" w:rsidRPr="00F7655E" w:rsidRDefault="009A3772" w:rsidP="00F7655E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 xml:space="preserve">Market </w:t>
            </w:r>
            <w:proofErr w:type="gramStart"/>
            <w:r w:rsidRPr="007C199B">
              <w:rPr>
                <w:b/>
              </w:rPr>
              <w:t>Rules</w:t>
            </w:r>
            <w:proofErr w:type="gramEnd"/>
            <w:r w:rsidRPr="007C199B">
              <w:rPr>
                <w:b/>
              </w:rPr>
              <w:t xml:space="preserve"> Staff Contact</w:t>
            </w:r>
          </w:p>
        </w:tc>
      </w:tr>
      <w:tr w:rsidR="009A3772" w:rsidRPr="00D56D61" w14:paraId="6F1BC5A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83E8F6C" w14:textId="20171609" w:rsidR="00220899" w:rsidRPr="00F7655E" w:rsidRDefault="009A3772" w:rsidP="00F7655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31105E3" w14:textId="6B73F15E" w:rsidR="009A3772" w:rsidRPr="00D56D61" w:rsidRDefault="006323BB">
            <w:pPr>
              <w:pStyle w:val="NormalArial"/>
            </w:pPr>
            <w:r>
              <w:t>Elizabeth Morales</w:t>
            </w:r>
          </w:p>
        </w:tc>
      </w:tr>
      <w:tr w:rsidR="009A3772" w:rsidRPr="00D56D61" w14:paraId="0D153E5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779AE8C" w14:textId="33E978DE" w:rsidR="00220899" w:rsidRPr="00F7655E" w:rsidRDefault="009A3772" w:rsidP="00F7655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29EA7B" w14:textId="65D903C3" w:rsidR="009A3772" w:rsidRPr="00D56D61" w:rsidRDefault="006323BB">
            <w:pPr>
              <w:pStyle w:val="NormalArial"/>
            </w:pPr>
            <w:hyperlink r:id="rId19" w:history="1">
              <w:r w:rsidRPr="00872E4C">
                <w:rPr>
                  <w:rStyle w:val="Hyperlink"/>
                </w:rPr>
                <w:t>elizabeth.morales@ercot.com</w:t>
              </w:r>
            </w:hyperlink>
          </w:p>
        </w:tc>
      </w:tr>
      <w:tr w:rsidR="009A3772" w:rsidRPr="005370B5" w14:paraId="54AB4F2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3043D70" w14:textId="76CE100D" w:rsidR="00220899" w:rsidRPr="00F7655E" w:rsidRDefault="009A3772" w:rsidP="00F7655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4B591E8" w14:textId="46FEEDEE" w:rsidR="009A3772" w:rsidRDefault="006323BB">
            <w:pPr>
              <w:pStyle w:val="NormalArial"/>
            </w:pPr>
            <w:r>
              <w:t>210-420-1722</w:t>
            </w:r>
          </w:p>
        </w:tc>
      </w:tr>
    </w:tbl>
    <w:p w14:paraId="7479574A" w14:textId="77777777" w:rsidR="00F7655E" w:rsidRDefault="00F7655E" w:rsidP="00F7655E">
      <w:pPr>
        <w:tabs>
          <w:tab w:val="num" w:pos="0"/>
          <w:tab w:val="left" w:pos="1902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7655E" w:rsidRPr="001D0AB6" w14:paraId="46B49057" w14:textId="77777777" w:rsidTr="00206C3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610975" w14:textId="77777777" w:rsidR="00F7655E" w:rsidRPr="001D0AB6" w:rsidRDefault="00F7655E" w:rsidP="00206C35">
            <w:pPr>
              <w:ind w:hanging="2"/>
              <w:jc w:val="center"/>
              <w:rPr>
                <w:rFonts w:ascii="Arial" w:hAnsi="Arial"/>
                <w:b/>
              </w:rPr>
            </w:pPr>
            <w:r w:rsidRPr="001D0AB6">
              <w:rPr>
                <w:rFonts w:ascii="Arial" w:hAnsi="Arial"/>
                <w:b/>
              </w:rPr>
              <w:t>Comments Received</w:t>
            </w:r>
          </w:p>
        </w:tc>
      </w:tr>
      <w:tr w:rsidR="00F7655E" w:rsidRPr="001D0AB6" w14:paraId="73751211" w14:textId="77777777" w:rsidTr="00206C3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123459" w14:textId="77777777" w:rsidR="00F7655E" w:rsidRPr="001D0AB6" w:rsidRDefault="00F7655E" w:rsidP="00206C35">
            <w:pPr>
              <w:tabs>
                <w:tab w:val="center" w:pos="4320"/>
                <w:tab w:val="right" w:pos="8640"/>
              </w:tabs>
              <w:ind w:hanging="2"/>
              <w:rPr>
                <w:rFonts w:ascii="Arial" w:hAnsi="Arial"/>
                <w:b/>
              </w:rPr>
            </w:pPr>
            <w:r w:rsidRPr="001D0AB6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EC8A" w14:textId="77777777" w:rsidR="00F7655E" w:rsidRPr="001D0AB6" w:rsidRDefault="00F7655E" w:rsidP="00206C35">
            <w:pPr>
              <w:ind w:hanging="2"/>
              <w:rPr>
                <w:rFonts w:ascii="Arial" w:hAnsi="Arial"/>
                <w:b/>
              </w:rPr>
            </w:pPr>
            <w:r w:rsidRPr="001D0AB6">
              <w:rPr>
                <w:rFonts w:ascii="Arial" w:hAnsi="Arial"/>
                <w:b/>
              </w:rPr>
              <w:t>Comment Summary</w:t>
            </w:r>
          </w:p>
        </w:tc>
      </w:tr>
      <w:tr w:rsidR="00F7655E" w:rsidRPr="001D0AB6" w14:paraId="5244707F" w14:textId="77777777" w:rsidTr="00206C3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30F42" w14:textId="044988D6" w:rsidR="00F7655E" w:rsidRPr="001D0AB6" w:rsidRDefault="00932BC9" w:rsidP="00206C3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Pattern Energy 103125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4532" w14:textId="388600A0" w:rsidR="00F7655E" w:rsidRPr="001D0AB6" w:rsidRDefault="00A31FC8" w:rsidP="00206C35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Expressed concern with PGRR132 as written, recommended Urgent status be denied, and requested additional review of PGRR132 by PLWG</w:t>
            </w:r>
          </w:p>
        </w:tc>
      </w:tr>
      <w:tr w:rsidR="00932BC9" w:rsidRPr="001D0AB6" w14:paraId="69CFD92F" w14:textId="77777777" w:rsidTr="00206C3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16186" w14:textId="6741ECEF" w:rsidR="00932BC9" w:rsidRDefault="00932BC9" w:rsidP="00206C3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Southern Power 110325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09CD" w14:textId="15F58398" w:rsidR="00932BC9" w:rsidRPr="001D0AB6" w:rsidRDefault="00892D84" w:rsidP="00206C35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Proposed a narrowly tailored application of the language, </w:t>
            </w:r>
            <w:r w:rsidR="003F6BE3">
              <w:rPr>
                <w:rFonts w:ascii="Arial" w:hAnsi="Arial"/>
              </w:rPr>
              <w:t>more context to existing rules, and clarification on implementation</w:t>
            </w:r>
          </w:p>
        </w:tc>
      </w:tr>
      <w:tr w:rsidR="00932BC9" w:rsidRPr="001D0AB6" w14:paraId="580CAA84" w14:textId="77777777" w:rsidTr="00206C3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2B83B" w14:textId="781E74F8" w:rsidR="00932BC9" w:rsidRDefault="00932BC9" w:rsidP="00206C3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ERCOT 110325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B3E8" w14:textId="7FA20871" w:rsidR="00932BC9" w:rsidRPr="001D0AB6" w:rsidRDefault="003F6BE3" w:rsidP="00206C35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Proposed revisions to clarify expectations for amended SGIAs when modifications are made to existing Resources</w:t>
            </w:r>
          </w:p>
        </w:tc>
      </w:tr>
      <w:tr w:rsidR="00932BC9" w:rsidRPr="001D0AB6" w14:paraId="4F787FC7" w14:textId="77777777" w:rsidTr="00206C3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5DD35" w14:textId="187B1DF0" w:rsidR="00932BC9" w:rsidRDefault="00932BC9" w:rsidP="00206C3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Commenters Alliance 110525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1C90" w14:textId="46889734" w:rsidR="00932BC9" w:rsidRPr="001D0AB6" w:rsidRDefault="00AF32A5" w:rsidP="00206C35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Proposed PLWG referral to discuss additional or modifying language, clarification to the interaction with existing rules, and applicability </w:t>
            </w:r>
          </w:p>
        </w:tc>
      </w:tr>
    </w:tbl>
    <w:p w14:paraId="6DBB6EE2" w14:textId="6717A02C" w:rsidR="00F7655E" w:rsidRDefault="00F7655E" w:rsidP="00F7655E">
      <w:pPr>
        <w:tabs>
          <w:tab w:val="num" w:pos="0"/>
          <w:tab w:val="left" w:pos="1902"/>
        </w:tabs>
        <w:rPr>
          <w:rFonts w:ascii="Arial" w:hAnsi="Arial" w:cs="Arial"/>
        </w:rPr>
      </w:pPr>
    </w:p>
    <w:tbl>
      <w:tblPr>
        <w:tblW w:w="104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17"/>
      </w:tblGrid>
      <w:tr w:rsidR="00753D75" w14:paraId="7ED43332" w14:textId="77777777" w:rsidTr="00206C35">
        <w:trPr>
          <w:trHeight w:val="350"/>
        </w:trPr>
        <w:tc>
          <w:tcPr>
            <w:tcW w:w="10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9D690F" w14:textId="77777777" w:rsidR="00753D75" w:rsidRDefault="00753D75" w:rsidP="00206C3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64F57DAC" w14:textId="09404E86" w:rsidR="00753D75" w:rsidRPr="00D56D61" w:rsidRDefault="00753D75" w:rsidP="00237F7C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6137B82E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FABA487" w14:textId="7A599E0F" w:rsidR="00122D4B" w:rsidRPr="004C15F1" w:rsidRDefault="00122D4B" w:rsidP="00636807">
      <w:pPr>
        <w:ind w:left="1440" w:hanging="1440"/>
      </w:pPr>
      <w:bookmarkStart w:id="1" w:name="_Hlk154568500"/>
      <w:bookmarkStart w:id="2" w:name="_Hlk210133600"/>
      <w:r w:rsidRPr="004C15F1">
        <w:rPr>
          <w:b/>
          <w:bCs/>
        </w:rPr>
        <w:t xml:space="preserve">5.2.8.1 </w:t>
      </w:r>
      <w:r w:rsidR="00636807" w:rsidRPr="004C15F1">
        <w:rPr>
          <w:b/>
          <w:bCs/>
        </w:rPr>
        <w:tab/>
      </w:r>
      <w:r w:rsidRPr="004C15F1">
        <w:rPr>
          <w:b/>
          <w:bCs/>
        </w:rPr>
        <w:t xml:space="preserve">Standard Generation Interconnection Agreement for Transmission-Connected Generators </w:t>
      </w:r>
    </w:p>
    <w:p w14:paraId="34C88C65" w14:textId="77777777" w:rsidR="00122D4B" w:rsidRDefault="00122D4B" w:rsidP="00122D4B">
      <w:pPr>
        <w:rPr>
          <w:rFonts w:ascii="Arial" w:hAnsi="Arial" w:cs="Arial"/>
        </w:rPr>
      </w:pPr>
    </w:p>
    <w:p w14:paraId="07B4757A" w14:textId="77164845" w:rsidR="00267CA6" w:rsidRPr="005246E8" w:rsidRDefault="00267CA6" w:rsidP="00636807">
      <w:pPr>
        <w:pStyle w:val="ListParagraph"/>
        <w:numPr>
          <w:ilvl w:val="0"/>
          <w:numId w:val="21"/>
        </w:numPr>
      </w:pPr>
      <w:r w:rsidRPr="005246E8">
        <w:t>As a condition for obtaining transmission service</w:t>
      </w:r>
      <w:del w:id="3" w:author="ERCOT" w:date="2025-09-25T09:14:00Z" w16du:dateUtc="2025-09-25T14:14:00Z">
        <w:r w:rsidR="00633ACB" w:rsidDel="00633ACB">
          <w:delText>,</w:delText>
        </w:r>
      </w:del>
      <w:r w:rsidR="00E6270F">
        <w:t xml:space="preserve"> </w:t>
      </w:r>
      <w:ins w:id="4" w:author="ERCOT" w:date="2025-09-24T14:08:00Z" w16du:dateUtc="2025-09-24T19:08:00Z">
        <w:r w:rsidR="00626715">
          <w:t xml:space="preserve">for </w:t>
        </w:r>
        <w:r w:rsidR="007D5BDF">
          <w:t xml:space="preserve">a </w:t>
        </w:r>
      </w:ins>
      <w:ins w:id="5" w:author="ERCOT" w:date="2025-09-24T14:09:00Z" w16du:dateUtc="2025-09-24T19:09:00Z">
        <w:r w:rsidR="007D5BDF">
          <w:t xml:space="preserve">Generation Resource </w:t>
        </w:r>
      </w:ins>
      <w:ins w:id="6" w:author="ERCOT" w:date="2025-09-24T14:08:00Z" w16du:dateUtc="2025-09-24T19:08:00Z">
        <w:r w:rsidR="00626715">
          <w:t>or</w:t>
        </w:r>
      </w:ins>
      <w:ins w:id="7" w:author="ERCOT" w:date="2025-09-25T09:06:00Z" w16du:dateUtc="2025-09-25T14:06:00Z">
        <w:r w:rsidR="00485A29">
          <w:t xml:space="preserve"> ESR</w:t>
        </w:r>
        <w:r w:rsidR="00BC648C">
          <w:t>,</w:t>
        </w:r>
      </w:ins>
      <w:ins w:id="8" w:author="ERCOT" w:date="2025-09-25T09:11:00Z" w16du:dateUtc="2025-09-25T14:11:00Z">
        <w:r w:rsidR="00C42155">
          <w:t xml:space="preserve"> to which Section 5</w:t>
        </w:r>
      </w:ins>
      <w:ins w:id="9" w:author="ERCOT" w:date="2025-09-25T09:12:00Z" w16du:dateUtc="2025-09-25T14:12:00Z">
        <w:r w:rsidR="00C42155">
          <w:t>.2.1, Applicability,</w:t>
        </w:r>
        <w:r w:rsidR="00ED057C">
          <w:t xml:space="preserve"> applies,</w:t>
        </w:r>
      </w:ins>
      <w:r w:rsidRPr="005246E8">
        <w:t xml:space="preserve"> a</w:t>
      </w:r>
      <w:del w:id="10" w:author="ERCOT" w:date="2025-09-25T09:14:00Z" w16du:dateUtc="2025-09-25T14:14:00Z">
        <w:r w:rsidR="005E6089" w:rsidDel="005E6089">
          <w:delText>n</w:delText>
        </w:r>
      </w:del>
      <w:r w:rsidR="00E02524">
        <w:t xml:space="preserve"> </w:t>
      </w:r>
      <w:ins w:id="11" w:author="ERCOT" w:date="2025-09-25T09:20:00Z" w16du:dateUtc="2025-09-25T14:20:00Z">
        <w:r w:rsidR="00E02524">
          <w:t>Resource Entity or</w:t>
        </w:r>
      </w:ins>
      <w:r w:rsidR="00C17BA2">
        <w:t xml:space="preserve"> </w:t>
      </w:r>
      <w:r w:rsidRPr="005246E8">
        <w:t xml:space="preserve">IE </w:t>
      </w:r>
      <w:del w:id="12" w:author="ERCOT" w:date="2025-09-25T09:22:00Z" w16du:dateUtc="2025-09-25T14:22:00Z">
        <w:r w:rsidR="00781121" w:rsidDel="00781121">
          <w:delText>for any transmission connected generator</w:delText>
        </w:r>
      </w:del>
      <w:r w:rsidR="00746103">
        <w:t xml:space="preserve"> </w:t>
      </w:r>
      <w:r w:rsidRPr="005246E8">
        <w:t xml:space="preserve">must execute a </w:t>
      </w:r>
      <w:ins w:id="13" w:author="ERCOT" w:date="2025-09-25T09:23:00Z" w16du:dateUtc="2025-09-25T14:23:00Z">
        <w:r w:rsidR="00746103">
          <w:t xml:space="preserve">new </w:t>
        </w:r>
      </w:ins>
      <w:r w:rsidRPr="005246E8">
        <w:t xml:space="preserve">Standard Generation Interconnection Agreement (SGIA) with its TSP. A template of the SGIA can be found on the ERCOT website. </w:t>
      </w:r>
    </w:p>
    <w:bookmarkEnd w:id="1"/>
    <w:p w14:paraId="7837F810" w14:textId="77777777" w:rsidR="00636807" w:rsidRPr="005246E8" w:rsidRDefault="00636807" w:rsidP="00636807">
      <w:pPr>
        <w:pStyle w:val="ListParagraph"/>
        <w:ind w:left="1440"/>
      </w:pPr>
    </w:p>
    <w:p w14:paraId="1C1676FC" w14:textId="77777777" w:rsidR="00122D4B" w:rsidRPr="005246E8" w:rsidRDefault="00557AE2" w:rsidP="008F4B06">
      <w:pPr>
        <w:ind w:left="720" w:hanging="720"/>
      </w:pPr>
      <w:r w:rsidRPr="005246E8">
        <w:t xml:space="preserve">(2) </w:t>
      </w:r>
      <w:r w:rsidR="00122D4B" w:rsidRPr="005246E8">
        <w:tab/>
      </w:r>
      <w:r w:rsidRPr="005246E8">
        <w:t>The TSP must submit a change request via the online RIOO system to transmit a copy of the signed SGIA to ERCOT within ten Business Days of execution.</w:t>
      </w:r>
    </w:p>
    <w:p w14:paraId="43C198DE" w14:textId="77777777" w:rsidR="00636807" w:rsidRPr="005246E8" w:rsidRDefault="00636807" w:rsidP="008F4B06">
      <w:pPr>
        <w:ind w:left="720" w:hanging="720"/>
      </w:pPr>
    </w:p>
    <w:p w14:paraId="3F727AFC" w14:textId="5EB2E58D" w:rsidR="00636807" w:rsidRPr="005246E8" w:rsidRDefault="00557AE2" w:rsidP="008F4B06">
      <w:pPr>
        <w:ind w:left="720" w:hanging="720"/>
      </w:pPr>
      <w:r w:rsidRPr="005246E8">
        <w:t xml:space="preserve">(3) </w:t>
      </w:r>
      <w:r w:rsidR="00122D4B" w:rsidRPr="005246E8">
        <w:tab/>
      </w:r>
      <w:r w:rsidRPr="005246E8">
        <w:t xml:space="preserve">The TSP must submit a change request via the online RIOO system to transmit a copy of any public, financially-binding agreement between the IE and the TSP, other than an SGIA, under which the interconnection for a transmission-connected generator will be constructed. The agreement must be submitted within ten Business Days of execution. </w:t>
      </w:r>
    </w:p>
    <w:p w14:paraId="4ED91DD0" w14:textId="77777777" w:rsidR="00636807" w:rsidRPr="005246E8" w:rsidRDefault="00636807" w:rsidP="008F4B06"/>
    <w:p w14:paraId="380FDF83" w14:textId="101D4B29" w:rsidR="009A3772" w:rsidRDefault="00557AE2" w:rsidP="008F4B06">
      <w:pPr>
        <w:ind w:left="720" w:hanging="720"/>
      </w:pPr>
      <w:r w:rsidRPr="005246E8">
        <w:t xml:space="preserve">(4) </w:t>
      </w:r>
      <w:r w:rsidR="00636807" w:rsidRPr="005246E8">
        <w:tab/>
      </w:r>
      <w:r w:rsidRPr="005246E8">
        <w:t>The TSP must submit a change request via the online RIOO system within ten Business Days of receiving both a notice to proceed with construction of the interconnection for the transmission-connected generator and the financial security sufficient to fund the interconnection facilities pursuant to either agreement addressed in paragraphs (2) or (3) above.</w:t>
      </w:r>
    </w:p>
    <w:p w14:paraId="1B1B3D7C" w14:textId="77777777" w:rsidR="004C15F1" w:rsidRDefault="004C15F1" w:rsidP="004C15F1">
      <w:pPr>
        <w:pStyle w:val="BodyTextNumbered"/>
        <w:spacing w:after="0"/>
        <w:ind w:left="0" w:firstLine="0"/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6"/>
      </w:tblGrid>
      <w:tr w:rsidR="004C15F1" w:rsidRPr="00AC1E4E" w14:paraId="6A35FEED" w14:textId="77777777" w:rsidTr="009707BD">
        <w:tc>
          <w:tcPr>
            <w:tcW w:w="9766" w:type="dxa"/>
            <w:shd w:val="pct12" w:color="auto" w:fill="auto"/>
          </w:tcPr>
          <w:p w14:paraId="7F1280CE" w14:textId="77777777" w:rsidR="004C15F1" w:rsidRDefault="004C15F1" w:rsidP="009707BD">
            <w:pPr>
              <w:pStyle w:val="BodyTextNumbered"/>
              <w:spacing w:before="120"/>
              <w:ind w:left="0" w:firstLine="0"/>
              <w:rPr>
                <w:bCs/>
              </w:rPr>
            </w:pPr>
            <w:r>
              <w:rPr>
                <w:b/>
                <w:i/>
              </w:rPr>
              <w:t>[PGRR088</w:t>
            </w:r>
            <w:r w:rsidRPr="00AC1E4E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 xml:space="preserve"> Insert paragraph (5) below upon system implementation</w:t>
            </w:r>
            <w:r w:rsidRPr="00AC1E4E">
              <w:rPr>
                <w:b/>
                <w:i/>
              </w:rPr>
              <w:t>:]</w:t>
            </w:r>
            <w:r w:rsidRPr="00114010">
              <w:rPr>
                <w:bCs/>
              </w:rPr>
              <w:t xml:space="preserve"> </w:t>
            </w:r>
          </w:p>
          <w:p w14:paraId="03E458F9" w14:textId="77777777" w:rsidR="004C15F1" w:rsidRPr="00F82DB8" w:rsidRDefault="004C15F1" w:rsidP="009707BD">
            <w:pPr>
              <w:pStyle w:val="BodyTextNumbered"/>
            </w:pPr>
            <w:r>
              <w:t>(5)</w:t>
            </w:r>
            <w:r>
              <w:tab/>
              <w:t xml:space="preserve">Within ten Business Days of providing the TSP both the </w:t>
            </w:r>
            <w:r w:rsidRPr="006D75A0">
              <w:t xml:space="preserve">notice to proceed with construction of the interconnection for the Generation Resource and the financial security sufficient to fund the interconnection facilities pursuant to </w:t>
            </w:r>
            <w:r>
              <w:t xml:space="preserve">the SGIA, </w:t>
            </w:r>
            <w:r>
              <w:rPr>
                <w:szCs w:val="24"/>
              </w:rPr>
              <w:t>t</w:t>
            </w:r>
            <w:r w:rsidRPr="0040443F">
              <w:rPr>
                <w:szCs w:val="24"/>
              </w:rPr>
              <w:t xml:space="preserve">he IE must submit </w:t>
            </w:r>
            <w:r>
              <w:rPr>
                <w:szCs w:val="24"/>
              </w:rPr>
              <w:t>a change request via the online RIOO system to provide</w:t>
            </w:r>
            <w:r w:rsidRPr="000F738E">
              <w:t xml:space="preserve"> th</w:t>
            </w:r>
            <w:r>
              <w:t>e financial security</w:t>
            </w:r>
            <w:r w:rsidRPr="000F738E">
              <w:t xml:space="preserve"> amount </w:t>
            </w:r>
            <w:r>
              <w:t xml:space="preserve">if it </w:t>
            </w:r>
            <w:r w:rsidRPr="000F738E">
              <w:t>is not redacted in the public version of the SGIA filed with the Public Utility Commission of Texas (PUCT).</w:t>
            </w:r>
            <w:r>
              <w:t xml:space="preserve">  </w:t>
            </w:r>
            <w:r w:rsidRPr="000F738E">
              <w:t>ERCOT will include in the monthly Generator Interconnection Status report the name of the interconnecting TSP and the total amount of financial security sufficient to fund the interconnection facilities</w:t>
            </w:r>
            <w:r>
              <w:t>, if provided by the IE.</w:t>
            </w:r>
          </w:p>
        </w:tc>
      </w:tr>
      <w:bookmarkEnd w:id="2"/>
    </w:tbl>
    <w:p w14:paraId="37358424" w14:textId="77777777" w:rsidR="004C15F1" w:rsidRPr="005246E8" w:rsidRDefault="004C15F1" w:rsidP="008F4B06">
      <w:pPr>
        <w:ind w:left="720" w:hanging="720"/>
      </w:pPr>
    </w:p>
    <w:sectPr w:rsidR="004C15F1" w:rsidRPr="005246E8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37FD8" w14:textId="77777777" w:rsidR="00D63E77" w:rsidRDefault="00D63E77">
      <w:r>
        <w:separator/>
      </w:r>
    </w:p>
  </w:endnote>
  <w:endnote w:type="continuationSeparator" w:id="0">
    <w:p w14:paraId="1947C1C7" w14:textId="77777777" w:rsidR="00D63E77" w:rsidRDefault="00D6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F3A6" w14:textId="58ACD4A1" w:rsidR="00D176CF" w:rsidRPr="00505BBE" w:rsidRDefault="00E66BA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132</w:t>
    </w:r>
    <w:r w:rsidR="005E1113" w:rsidRPr="00505BBE">
      <w:rPr>
        <w:rFonts w:ascii="Arial" w:hAnsi="Arial" w:cs="Arial"/>
        <w:sz w:val="18"/>
        <w:szCs w:val="18"/>
      </w:rPr>
      <w:t>P</w:t>
    </w:r>
    <w:r w:rsidR="00C76A2C" w:rsidRPr="00505BBE">
      <w:rPr>
        <w:rFonts w:ascii="Arial" w:hAnsi="Arial" w:cs="Arial"/>
        <w:sz w:val="18"/>
        <w:szCs w:val="18"/>
      </w:rPr>
      <w:t>G</w:t>
    </w:r>
    <w:r w:rsidR="00D176CF" w:rsidRPr="00505BBE">
      <w:rPr>
        <w:rFonts w:ascii="Arial" w:hAnsi="Arial" w:cs="Arial"/>
        <w:sz w:val="18"/>
        <w:szCs w:val="18"/>
      </w:rPr>
      <w:t>RR</w:t>
    </w:r>
    <w:r w:rsidR="00F32BA1" w:rsidRPr="00505BBE">
      <w:rPr>
        <w:rFonts w:ascii="Arial" w:hAnsi="Arial" w:cs="Arial"/>
        <w:sz w:val="18"/>
        <w:szCs w:val="18"/>
      </w:rPr>
      <w:t>-0</w:t>
    </w:r>
    <w:r w:rsidR="00C30E6B">
      <w:rPr>
        <w:rFonts w:ascii="Arial" w:hAnsi="Arial" w:cs="Arial"/>
        <w:sz w:val="18"/>
        <w:szCs w:val="18"/>
      </w:rPr>
      <w:t>8</w:t>
    </w:r>
    <w:r w:rsidR="00D176CF" w:rsidRPr="00505BBE">
      <w:rPr>
        <w:rFonts w:ascii="Arial" w:hAnsi="Arial" w:cs="Arial"/>
        <w:sz w:val="18"/>
        <w:szCs w:val="18"/>
      </w:rPr>
      <w:t xml:space="preserve"> </w:t>
    </w:r>
    <w:r w:rsidR="00DC4BEE">
      <w:rPr>
        <w:rFonts w:ascii="Arial" w:hAnsi="Arial" w:cs="Arial"/>
        <w:sz w:val="18"/>
        <w:szCs w:val="18"/>
      </w:rPr>
      <w:t>ROS Report 110</w:t>
    </w:r>
    <w:r w:rsidR="006C211D">
      <w:rPr>
        <w:rFonts w:ascii="Arial" w:hAnsi="Arial" w:cs="Arial"/>
        <w:sz w:val="18"/>
        <w:szCs w:val="18"/>
      </w:rPr>
      <w:t>6</w:t>
    </w:r>
    <w:r w:rsidR="00DC4BEE">
      <w:rPr>
        <w:rFonts w:ascii="Arial" w:hAnsi="Arial" w:cs="Arial"/>
        <w:sz w:val="18"/>
        <w:szCs w:val="18"/>
      </w:rPr>
      <w:t>25</w:t>
    </w:r>
    <w:r w:rsidR="00505BBE">
      <w:rPr>
        <w:rFonts w:ascii="Arial" w:hAnsi="Arial" w:cs="Arial"/>
        <w:bCs/>
        <w:sz w:val="18"/>
        <w:szCs w:val="18"/>
      </w:rPr>
      <w:t xml:space="preserve"> </w:t>
    </w:r>
    <w:r w:rsidR="00D176CF" w:rsidRPr="00505BBE">
      <w:rPr>
        <w:rFonts w:ascii="Arial" w:hAnsi="Arial" w:cs="Arial"/>
        <w:sz w:val="18"/>
        <w:szCs w:val="18"/>
      </w:rPr>
      <w:tab/>
      <w:t xml:space="preserve">Page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PAGE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1</w:t>
    </w:r>
    <w:r w:rsidR="00D176CF" w:rsidRPr="00505BBE">
      <w:rPr>
        <w:rFonts w:ascii="Arial" w:hAnsi="Arial" w:cs="Arial"/>
        <w:sz w:val="18"/>
        <w:szCs w:val="18"/>
      </w:rPr>
      <w:fldChar w:fldCharType="end"/>
    </w:r>
    <w:r w:rsidR="00D176CF" w:rsidRPr="00505BBE">
      <w:rPr>
        <w:rFonts w:ascii="Arial" w:hAnsi="Arial" w:cs="Arial"/>
        <w:sz w:val="18"/>
        <w:szCs w:val="18"/>
      </w:rPr>
      <w:t xml:space="preserve"> of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NUMPAGES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2</w:t>
    </w:r>
    <w:r w:rsidR="00D176CF" w:rsidRPr="00505BBE">
      <w:rPr>
        <w:rFonts w:ascii="Arial" w:hAnsi="Arial" w:cs="Arial"/>
        <w:sz w:val="18"/>
        <w:szCs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664E7" w14:textId="77777777" w:rsidR="00D63E77" w:rsidRDefault="00D63E77">
      <w:r>
        <w:separator/>
      </w:r>
    </w:p>
  </w:footnote>
  <w:footnote w:type="continuationSeparator" w:id="0">
    <w:p w14:paraId="1BA565F1" w14:textId="77777777" w:rsidR="00D63E77" w:rsidRDefault="00D63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1CAE0" w14:textId="2A22502E" w:rsidR="00D176CF" w:rsidRDefault="00E33F10" w:rsidP="00CD165D">
    <w:pPr>
      <w:pStyle w:val="Header"/>
      <w:jc w:val="center"/>
      <w:rPr>
        <w:sz w:val="32"/>
      </w:rPr>
    </w:pPr>
    <w:r>
      <w:rPr>
        <w:sz w:val="32"/>
      </w:rPr>
      <w:t xml:space="preserve">ROS Report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10693"/>
    <w:multiLevelType w:val="hybridMultilevel"/>
    <w:tmpl w:val="04CEA87A"/>
    <w:lvl w:ilvl="0" w:tplc="040471B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1"/>
  </w:num>
  <w:num w:numId="3" w16cid:durableId="1465851006">
    <w:abstractNumId w:val="12"/>
  </w:num>
  <w:num w:numId="4" w16cid:durableId="2101876533">
    <w:abstractNumId w:val="1"/>
  </w:num>
  <w:num w:numId="5" w16cid:durableId="90930211">
    <w:abstractNumId w:val="6"/>
  </w:num>
  <w:num w:numId="6" w16cid:durableId="147064057">
    <w:abstractNumId w:val="6"/>
  </w:num>
  <w:num w:numId="7" w16cid:durableId="1755010341">
    <w:abstractNumId w:val="6"/>
  </w:num>
  <w:num w:numId="8" w16cid:durableId="1467819988">
    <w:abstractNumId w:val="6"/>
  </w:num>
  <w:num w:numId="9" w16cid:durableId="2243846">
    <w:abstractNumId w:val="6"/>
  </w:num>
  <w:num w:numId="10" w16cid:durableId="1707677871">
    <w:abstractNumId w:val="6"/>
  </w:num>
  <w:num w:numId="11" w16cid:durableId="1251043373">
    <w:abstractNumId w:val="6"/>
  </w:num>
  <w:num w:numId="12" w16cid:durableId="2116292320">
    <w:abstractNumId w:val="6"/>
  </w:num>
  <w:num w:numId="13" w16cid:durableId="1336956191">
    <w:abstractNumId w:val="6"/>
  </w:num>
  <w:num w:numId="14" w16cid:durableId="2090686666">
    <w:abstractNumId w:val="3"/>
  </w:num>
  <w:num w:numId="15" w16cid:durableId="437800973">
    <w:abstractNumId w:val="5"/>
  </w:num>
  <w:num w:numId="16" w16cid:durableId="700282402">
    <w:abstractNumId w:val="8"/>
  </w:num>
  <w:num w:numId="17" w16cid:durableId="1309476948">
    <w:abstractNumId w:val="9"/>
  </w:num>
  <w:num w:numId="18" w16cid:durableId="550963706">
    <w:abstractNumId w:val="4"/>
  </w:num>
  <w:num w:numId="19" w16cid:durableId="1284192548">
    <w:abstractNumId w:val="7"/>
  </w:num>
  <w:num w:numId="20" w16cid:durableId="856843399">
    <w:abstractNumId w:val="2"/>
  </w:num>
  <w:num w:numId="21" w16cid:durableId="176541389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31C73"/>
    <w:rsid w:val="00036AC1"/>
    <w:rsid w:val="00046718"/>
    <w:rsid w:val="000547B5"/>
    <w:rsid w:val="00060A5A"/>
    <w:rsid w:val="00064B44"/>
    <w:rsid w:val="00067FE2"/>
    <w:rsid w:val="0007479A"/>
    <w:rsid w:val="0007682E"/>
    <w:rsid w:val="00076956"/>
    <w:rsid w:val="0007741F"/>
    <w:rsid w:val="00080F53"/>
    <w:rsid w:val="00091A18"/>
    <w:rsid w:val="000A2BED"/>
    <w:rsid w:val="000D1AEB"/>
    <w:rsid w:val="000D3E64"/>
    <w:rsid w:val="000E02EF"/>
    <w:rsid w:val="000F13C5"/>
    <w:rsid w:val="00100AC4"/>
    <w:rsid w:val="00101A5C"/>
    <w:rsid w:val="00105A36"/>
    <w:rsid w:val="00122D4B"/>
    <w:rsid w:val="001313B4"/>
    <w:rsid w:val="0014467F"/>
    <w:rsid w:val="0014546D"/>
    <w:rsid w:val="001500D9"/>
    <w:rsid w:val="00156DB7"/>
    <w:rsid w:val="00157228"/>
    <w:rsid w:val="00160C3C"/>
    <w:rsid w:val="00163185"/>
    <w:rsid w:val="0017783C"/>
    <w:rsid w:val="00186FF2"/>
    <w:rsid w:val="0019101F"/>
    <w:rsid w:val="0019314C"/>
    <w:rsid w:val="00197AC0"/>
    <w:rsid w:val="001A4A0A"/>
    <w:rsid w:val="001F38F0"/>
    <w:rsid w:val="001F5E8B"/>
    <w:rsid w:val="001F7861"/>
    <w:rsid w:val="00220899"/>
    <w:rsid w:val="00237430"/>
    <w:rsid w:val="00237F7C"/>
    <w:rsid w:val="00241B5F"/>
    <w:rsid w:val="00252648"/>
    <w:rsid w:val="00267CA6"/>
    <w:rsid w:val="0027018A"/>
    <w:rsid w:val="00276A99"/>
    <w:rsid w:val="00286AD9"/>
    <w:rsid w:val="00287D2A"/>
    <w:rsid w:val="002966F3"/>
    <w:rsid w:val="002A00A7"/>
    <w:rsid w:val="002B69F3"/>
    <w:rsid w:val="002B763A"/>
    <w:rsid w:val="002D382A"/>
    <w:rsid w:val="002D7852"/>
    <w:rsid w:val="002E34C0"/>
    <w:rsid w:val="002F1EDD"/>
    <w:rsid w:val="003013F2"/>
    <w:rsid w:val="0030232A"/>
    <w:rsid w:val="0030694A"/>
    <w:rsid w:val="003069F4"/>
    <w:rsid w:val="00332267"/>
    <w:rsid w:val="00340D72"/>
    <w:rsid w:val="00342163"/>
    <w:rsid w:val="00360920"/>
    <w:rsid w:val="0038029B"/>
    <w:rsid w:val="00384709"/>
    <w:rsid w:val="00386C35"/>
    <w:rsid w:val="00387C7E"/>
    <w:rsid w:val="003A3D77"/>
    <w:rsid w:val="003B5AED"/>
    <w:rsid w:val="003B6773"/>
    <w:rsid w:val="003C6B7B"/>
    <w:rsid w:val="003F4F56"/>
    <w:rsid w:val="003F6BE3"/>
    <w:rsid w:val="0041052C"/>
    <w:rsid w:val="004135BD"/>
    <w:rsid w:val="004302A4"/>
    <w:rsid w:val="004463BA"/>
    <w:rsid w:val="00453808"/>
    <w:rsid w:val="004822D4"/>
    <w:rsid w:val="00485A29"/>
    <w:rsid w:val="0049290B"/>
    <w:rsid w:val="004A4451"/>
    <w:rsid w:val="004B3FEB"/>
    <w:rsid w:val="004C15F1"/>
    <w:rsid w:val="004C27A6"/>
    <w:rsid w:val="004D3958"/>
    <w:rsid w:val="004E5236"/>
    <w:rsid w:val="004F489C"/>
    <w:rsid w:val="004F7506"/>
    <w:rsid w:val="005008DF"/>
    <w:rsid w:val="00503489"/>
    <w:rsid w:val="005045D0"/>
    <w:rsid w:val="00505BBE"/>
    <w:rsid w:val="005246E8"/>
    <w:rsid w:val="00534C6C"/>
    <w:rsid w:val="00555CD8"/>
    <w:rsid w:val="00555FBA"/>
    <w:rsid w:val="00557AE2"/>
    <w:rsid w:val="00565328"/>
    <w:rsid w:val="005841C0"/>
    <w:rsid w:val="0059260F"/>
    <w:rsid w:val="005A284A"/>
    <w:rsid w:val="005C4EE9"/>
    <w:rsid w:val="005C6C7D"/>
    <w:rsid w:val="005D51C0"/>
    <w:rsid w:val="005E1113"/>
    <w:rsid w:val="005E3B5C"/>
    <w:rsid w:val="005E5074"/>
    <w:rsid w:val="005E6089"/>
    <w:rsid w:val="006055BC"/>
    <w:rsid w:val="00612E4F"/>
    <w:rsid w:val="00615D5E"/>
    <w:rsid w:val="0061644A"/>
    <w:rsid w:val="00622E99"/>
    <w:rsid w:val="00625E5D"/>
    <w:rsid w:val="00626715"/>
    <w:rsid w:val="0063023C"/>
    <w:rsid w:val="0063050E"/>
    <w:rsid w:val="006323BB"/>
    <w:rsid w:val="00633ACB"/>
    <w:rsid w:val="00636807"/>
    <w:rsid w:val="00647C5D"/>
    <w:rsid w:val="0066370F"/>
    <w:rsid w:val="00675350"/>
    <w:rsid w:val="00691A1C"/>
    <w:rsid w:val="00696AFA"/>
    <w:rsid w:val="006A0784"/>
    <w:rsid w:val="006A697B"/>
    <w:rsid w:val="006B4DDE"/>
    <w:rsid w:val="006C211D"/>
    <w:rsid w:val="006C3293"/>
    <w:rsid w:val="006C798F"/>
    <w:rsid w:val="00743968"/>
    <w:rsid w:val="00746103"/>
    <w:rsid w:val="00753D75"/>
    <w:rsid w:val="007620F7"/>
    <w:rsid w:val="007717F2"/>
    <w:rsid w:val="00781121"/>
    <w:rsid w:val="007831BD"/>
    <w:rsid w:val="00785415"/>
    <w:rsid w:val="00791CB9"/>
    <w:rsid w:val="00793130"/>
    <w:rsid w:val="007A172A"/>
    <w:rsid w:val="007B3233"/>
    <w:rsid w:val="007B5A42"/>
    <w:rsid w:val="007C199B"/>
    <w:rsid w:val="007C7F01"/>
    <w:rsid w:val="007D3073"/>
    <w:rsid w:val="007D458B"/>
    <w:rsid w:val="007D5BDF"/>
    <w:rsid w:val="007D64B9"/>
    <w:rsid w:val="007D72D4"/>
    <w:rsid w:val="007E0452"/>
    <w:rsid w:val="00802B4E"/>
    <w:rsid w:val="008070C0"/>
    <w:rsid w:val="00811C12"/>
    <w:rsid w:val="00820B1C"/>
    <w:rsid w:val="00845373"/>
    <w:rsid w:val="00845778"/>
    <w:rsid w:val="00887E28"/>
    <w:rsid w:val="00892D84"/>
    <w:rsid w:val="00895C37"/>
    <w:rsid w:val="00897F3F"/>
    <w:rsid w:val="008B4633"/>
    <w:rsid w:val="008B5CAC"/>
    <w:rsid w:val="008D5C3A"/>
    <w:rsid w:val="008E6DA2"/>
    <w:rsid w:val="008F0BB4"/>
    <w:rsid w:val="008F4B06"/>
    <w:rsid w:val="008F5563"/>
    <w:rsid w:val="008F74B3"/>
    <w:rsid w:val="009014B7"/>
    <w:rsid w:val="00907B1E"/>
    <w:rsid w:val="00930794"/>
    <w:rsid w:val="00932BC9"/>
    <w:rsid w:val="00943AFD"/>
    <w:rsid w:val="00956EB9"/>
    <w:rsid w:val="0096355E"/>
    <w:rsid w:val="00963A51"/>
    <w:rsid w:val="009701FA"/>
    <w:rsid w:val="00972B82"/>
    <w:rsid w:val="00975412"/>
    <w:rsid w:val="0098237E"/>
    <w:rsid w:val="00983B6E"/>
    <w:rsid w:val="009936F8"/>
    <w:rsid w:val="00996AA0"/>
    <w:rsid w:val="009A3772"/>
    <w:rsid w:val="009A743B"/>
    <w:rsid w:val="009D17F0"/>
    <w:rsid w:val="00A04571"/>
    <w:rsid w:val="00A05745"/>
    <w:rsid w:val="00A2242B"/>
    <w:rsid w:val="00A30850"/>
    <w:rsid w:val="00A31FC8"/>
    <w:rsid w:val="00A3584B"/>
    <w:rsid w:val="00A42796"/>
    <w:rsid w:val="00A43CA9"/>
    <w:rsid w:val="00A5311D"/>
    <w:rsid w:val="00A540BF"/>
    <w:rsid w:val="00A85DC7"/>
    <w:rsid w:val="00AB35EF"/>
    <w:rsid w:val="00AD3B58"/>
    <w:rsid w:val="00AF32A5"/>
    <w:rsid w:val="00AF56C6"/>
    <w:rsid w:val="00AF5F11"/>
    <w:rsid w:val="00AF7E87"/>
    <w:rsid w:val="00B032E8"/>
    <w:rsid w:val="00B0454E"/>
    <w:rsid w:val="00B211DD"/>
    <w:rsid w:val="00B25BCD"/>
    <w:rsid w:val="00B371E4"/>
    <w:rsid w:val="00B57F96"/>
    <w:rsid w:val="00B60C88"/>
    <w:rsid w:val="00B67892"/>
    <w:rsid w:val="00B81C62"/>
    <w:rsid w:val="00B9798D"/>
    <w:rsid w:val="00BA4C1E"/>
    <w:rsid w:val="00BA4D33"/>
    <w:rsid w:val="00BA5648"/>
    <w:rsid w:val="00BB059E"/>
    <w:rsid w:val="00BC2D06"/>
    <w:rsid w:val="00BC648C"/>
    <w:rsid w:val="00BE4DDB"/>
    <w:rsid w:val="00BE71D6"/>
    <w:rsid w:val="00C049B8"/>
    <w:rsid w:val="00C17BA2"/>
    <w:rsid w:val="00C30E6B"/>
    <w:rsid w:val="00C42155"/>
    <w:rsid w:val="00C62400"/>
    <w:rsid w:val="00C744EB"/>
    <w:rsid w:val="00C76A2C"/>
    <w:rsid w:val="00C7700D"/>
    <w:rsid w:val="00C90702"/>
    <w:rsid w:val="00C917FF"/>
    <w:rsid w:val="00C93C3A"/>
    <w:rsid w:val="00C9766A"/>
    <w:rsid w:val="00C97FE0"/>
    <w:rsid w:val="00CA699C"/>
    <w:rsid w:val="00CB3F49"/>
    <w:rsid w:val="00CC4F39"/>
    <w:rsid w:val="00CD165D"/>
    <w:rsid w:val="00CD544C"/>
    <w:rsid w:val="00CF4256"/>
    <w:rsid w:val="00D04FE8"/>
    <w:rsid w:val="00D13A10"/>
    <w:rsid w:val="00D176CF"/>
    <w:rsid w:val="00D2322E"/>
    <w:rsid w:val="00D271E3"/>
    <w:rsid w:val="00D30F69"/>
    <w:rsid w:val="00D363F7"/>
    <w:rsid w:val="00D47A80"/>
    <w:rsid w:val="00D51DC5"/>
    <w:rsid w:val="00D5235E"/>
    <w:rsid w:val="00D61F38"/>
    <w:rsid w:val="00D63E77"/>
    <w:rsid w:val="00D66857"/>
    <w:rsid w:val="00D7588B"/>
    <w:rsid w:val="00D85807"/>
    <w:rsid w:val="00D8693B"/>
    <w:rsid w:val="00D87349"/>
    <w:rsid w:val="00D91EE9"/>
    <w:rsid w:val="00D97220"/>
    <w:rsid w:val="00DA4C47"/>
    <w:rsid w:val="00DC4BEE"/>
    <w:rsid w:val="00E02524"/>
    <w:rsid w:val="00E12787"/>
    <w:rsid w:val="00E14D47"/>
    <w:rsid w:val="00E1641C"/>
    <w:rsid w:val="00E26708"/>
    <w:rsid w:val="00E32617"/>
    <w:rsid w:val="00E33F10"/>
    <w:rsid w:val="00E34958"/>
    <w:rsid w:val="00E37AB0"/>
    <w:rsid w:val="00E40929"/>
    <w:rsid w:val="00E45F8A"/>
    <w:rsid w:val="00E52E21"/>
    <w:rsid w:val="00E6270F"/>
    <w:rsid w:val="00E66BA9"/>
    <w:rsid w:val="00E70C87"/>
    <w:rsid w:val="00E71C39"/>
    <w:rsid w:val="00E73248"/>
    <w:rsid w:val="00EA56E6"/>
    <w:rsid w:val="00EB29B0"/>
    <w:rsid w:val="00EC122E"/>
    <w:rsid w:val="00EC335F"/>
    <w:rsid w:val="00EC48FB"/>
    <w:rsid w:val="00ED057C"/>
    <w:rsid w:val="00EE7A27"/>
    <w:rsid w:val="00EF232A"/>
    <w:rsid w:val="00EF28F1"/>
    <w:rsid w:val="00F05A69"/>
    <w:rsid w:val="00F13865"/>
    <w:rsid w:val="00F269FC"/>
    <w:rsid w:val="00F31049"/>
    <w:rsid w:val="00F32BA1"/>
    <w:rsid w:val="00F3597A"/>
    <w:rsid w:val="00F43FFD"/>
    <w:rsid w:val="00F44236"/>
    <w:rsid w:val="00F46C20"/>
    <w:rsid w:val="00F52517"/>
    <w:rsid w:val="00F7289C"/>
    <w:rsid w:val="00F72A1D"/>
    <w:rsid w:val="00F7655E"/>
    <w:rsid w:val="00F81B20"/>
    <w:rsid w:val="00F96980"/>
    <w:rsid w:val="00FA2D9E"/>
    <w:rsid w:val="00FA57B2"/>
    <w:rsid w:val="00FA5C6C"/>
    <w:rsid w:val="00FB509B"/>
    <w:rsid w:val="00FC3D4B"/>
    <w:rsid w:val="00FC6312"/>
    <w:rsid w:val="00FE1B9D"/>
    <w:rsid w:val="00FE36E3"/>
    <w:rsid w:val="00FE6B01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122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6807"/>
    <w:pPr>
      <w:ind w:left="720"/>
      <w:contextualSpacing/>
    </w:pPr>
  </w:style>
  <w:style w:type="paragraph" w:customStyle="1" w:styleId="BodyTextNumbered">
    <w:name w:val="Body Text Numbered"/>
    <w:basedOn w:val="BodyText"/>
    <w:link w:val="BodyTextNumberedChar1"/>
    <w:rsid w:val="004C15F1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4C15F1"/>
    <w:rPr>
      <w:iCs/>
      <w:sz w:val="24"/>
    </w:rPr>
  </w:style>
  <w:style w:type="character" w:customStyle="1" w:styleId="HeaderChar">
    <w:name w:val="Header Char"/>
    <w:link w:val="Header"/>
    <w:rsid w:val="00753D75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hyperlink" Target="mailto:Andrew.Gallo@ercot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hyperlink" Target="mailto:Jenifer.Fernandes@ercot.com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32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mailto:elizabeth.morales@ercot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1FCA776AD4B44B81A57B059081B18" ma:contentTypeVersion="13" ma:contentTypeDescription="Create a new document." ma:contentTypeScope="" ma:versionID="1b0b517c0cd9fc39e65ed26e03edff46">
  <xsd:schema xmlns:xsd="http://www.w3.org/2001/XMLSchema" xmlns:xs="http://www.w3.org/2001/XMLSchema" xmlns:p="http://schemas.microsoft.com/office/2006/metadata/properties" xmlns:ns3="e50c2e4a-fb1d-4161-81b9-5623c3f0c82b" xmlns:ns4="cab09d9c-5730-44ce-a74a-32ebb28ed15c" targetNamespace="http://schemas.microsoft.com/office/2006/metadata/properties" ma:root="true" ma:fieldsID="bf9ae67d26c008334ecaf6f31f092ab1" ns3:_="" ns4:_="">
    <xsd:import namespace="e50c2e4a-fb1d-4161-81b9-5623c3f0c82b"/>
    <xsd:import namespace="cab09d9c-5730-44ce-a74a-32ebb28ed1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c2e4a-fb1d-4161-81b9-5623c3f0c8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09d9c-5730-44ce-a74a-32ebb28ed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0c2e4a-fb1d-4161-81b9-5623c3f0c82b" xsi:nil="true"/>
  </documentManagement>
</p:properties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F66E6E-340B-4E3D-86FF-00D7ECF3A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c2e4a-fb1d-4161-81b9-5623c3f0c82b"/>
    <ds:schemaRef ds:uri="cab09d9c-5730-44ce-a74a-32ebb28ed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8FB2F2-9FE4-4423-A850-3E6B46A2F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64FB5F-47A5-4606-823F-4B7D9C73402B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e50c2e4a-fb1d-4161-81b9-5623c3f0c82b"/>
    <ds:schemaRef ds:uri="http://schemas.openxmlformats.org/package/2006/metadata/core-properties"/>
    <ds:schemaRef ds:uri="cab09d9c-5730-44ce-a74a-32ebb28ed15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6676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Elizabeth Morales</cp:lastModifiedBy>
  <cp:revision>3</cp:revision>
  <cp:lastPrinted>2013-11-15T22:11:00Z</cp:lastPrinted>
  <dcterms:created xsi:type="dcterms:W3CDTF">2025-11-07T14:55:00Z</dcterms:created>
  <dcterms:modified xsi:type="dcterms:W3CDTF">2025-11-07T14:59:00Z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0x0101009DE1FCA776AD4B44B81A57B059081B18</vt:lpwstr>
  </property>
</Properties>
</file>